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3270" w:rsidRPr="00D13270" w:rsidRDefault="00D13270" w:rsidP="00D13270">
      <w:pPr>
        <w:spacing w:after="0" w:line="480" w:lineRule="auto"/>
        <w:rPr>
          <w:rFonts w:ascii="Times New Roman" w:eastAsia="Times New Roman" w:hAnsi="Times New Roman" w:cs="Times New Roman"/>
          <w:sz w:val="24"/>
          <w:szCs w:val="24"/>
        </w:rPr>
      </w:pPr>
      <w:commentRangeStart w:id="0"/>
      <w:r w:rsidRPr="00D13270">
        <w:rPr>
          <w:rFonts w:ascii="Times New Roman" w:eastAsia="Times New Roman" w:hAnsi="Times New Roman" w:cs="Times New Roman"/>
          <w:sz w:val="24"/>
          <w:szCs w:val="24"/>
        </w:rPr>
        <w:t xml:space="preserve">Katie </w:t>
      </w:r>
      <w:proofErr w:type="spellStart"/>
      <w:r w:rsidRPr="00D13270">
        <w:rPr>
          <w:rFonts w:ascii="Times New Roman" w:eastAsia="Times New Roman" w:hAnsi="Times New Roman" w:cs="Times New Roman"/>
          <w:sz w:val="24"/>
          <w:szCs w:val="24"/>
        </w:rPr>
        <w:t>Pugliese</w:t>
      </w:r>
      <w:commentRangeEnd w:id="0"/>
      <w:proofErr w:type="spellEnd"/>
      <w:r w:rsidR="007D7F28">
        <w:rPr>
          <w:rStyle w:val="CommentReference"/>
        </w:rPr>
        <w:commentReference w:id="0"/>
      </w:r>
      <w:r w:rsidRPr="00D13270">
        <w:rPr>
          <w:rFonts w:ascii="Times New Roman" w:eastAsia="Times New Roman" w:hAnsi="Times New Roman" w:cs="Times New Roman"/>
          <w:sz w:val="24"/>
          <w:szCs w:val="24"/>
        </w:rPr>
        <w:br/>
        <w:t>Period 4</w:t>
      </w:r>
      <w:r w:rsidRPr="00D13270">
        <w:rPr>
          <w:rFonts w:ascii="Times New Roman" w:eastAsia="Times New Roman" w:hAnsi="Times New Roman" w:cs="Times New Roman"/>
          <w:sz w:val="24"/>
          <w:szCs w:val="24"/>
        </w:rPr>
        <w:br/>
        <w:t>AP Lit</w:t>
      </w:r>
      <w:r w:rsidRPr="00D13270">
        <w:rPr>
          <w:rFonts w:ascii="Times New Roman" w:eastAsia="Times New Roman" w:hAnsi="Times New Roman" w:cs="Times New Roman"/>
          <w:sz w:val="24"/>
          <w:szCs w:val="24"/>
        </w:rPr>
        <w:br/>
        <w:t>October 19, 2009</w:t>
      </w:r>
      <w:r w:rsidRPr="00D13270">
        <w:rPr>
          <w:rFonts w:ascii="Times New Roman" w:eastAsia="Times New Roman" w:hAnsi="Times New Roman" w:cs="Times New Roman"/>
          <w:sz w:val="24"/>
          <w:szCs w:val="24"/>
        </w:rPr>
        <w:br/>
        <w:t xml:space="preserve">         </w:t>
      </w:r>
      <w:r w:rsidRPr="00D13270">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ab/>
        <w:t>All You Need Is Love</w:t>
      </w:r>
    </w:p>
    <w:p w:rsidR="00D13270" w:rsidRDefault="00D13270" w:rsidP="00D13270">
      <w:pPr>
        <w:spacing w:after="0"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b/>
      </w:r>
    </w:p>
    <w:p w:rsidR="00D13270" w:rsidRPr="00D13270" w:rsidRDefault="00D13270" w:rsidP="00D13270">
      <w:pPr>
        <w:spacing w:after="0" w:line="480" w:lineRule="auto"/>
        <w:ind w:firstLine="720"/>
        <w:rPr>
          <w:rFonts w:ascii="Times New Roman" w:eastAsia="Times New Roman" w:hAnsi="Times New Roman" w:cs="Times New Roman"/>
          <w:sz w:val="24"/>
          <w:szCs w:val="24"/>
        </w:rPr>
      </w:pPr>
      <w:r w:rsidRPr="00D13270">
        <w:rPr>
          <w:rFonts w:ascii="Times New Roman" w:eastAsia="Times New Roman" w:hAnsi="Times New Roman" w:cs="Times New Roman"/>
          <w:sz w:val="24"/>
          <w:szCs w:val="24"/>
        </w:rPr>
        <w:t>I believe that to love yourself is to love all people.</w:t>
      </w:r>
    </w:p>
    <w:p w:rsidR="008E115A" w:rsidRPr="00D13270" w:rsidRDefault="00D13270" w:rsidP="00D13270">
      <w:pPr>
        <w:spacing w:after="240" w:line="480" w:lineRule="auto"/>
        <w:ind w:firstLine="720"/>
        <w:rPr>
          <w:rFonts w:ascii="Times New Roman" w:eastAsia="Times New Roman" w:hAnsi="Times New Roman" w:cs="Times New Roman"/>
          <w:sz w:val="24"/>
          <w:szCs w:val="24"/>
        </w:rPr>
      </w:pPr>
      <w:r w:rsidRPr="00D13270">
        <w:rPr>
          <w:rFonts w:ascii="Times New Roman" w:eastAsia="Times New Roman" w:hAnsi="Times New Roman" w:cs="Times New Roman"/>
          <w:sz w:val="24"/>
          <w:szCs w:val="24"/>
        </w:rPr>
        <w:t xml:space="preserve">Before you come to love another, you must come to love yourself. Realize how beautiful you truly </w:t>
      </w:r>
      <w:proofErr w:type="spellStart"/>
      <w:r w:rsidRPr="00D13270">
        <w:rPr>
          <w:rFonts w:ascii="Times New Roman" w:eastAsia="Times New Roman" w:hAnsi="Times New Roman" w:cs="Times New Roman"/>
          <w:sz w:val="24"/>
          <w:szCs w:val="24"/>
        </w:rPr>
        <w:t>are</w:t>
      </w:r>
      <w:commentRangeStart w:id="1"/>
      <w:del w:id="2" w:author="katie" w:date="2010-01-08T20:40:00Z">
        <w:r w:rsidR="00024E3D" w:rsidRPr="00024E3D">
          <w:rPr>
            <w:rFonts w:ascii="Times New Roman" w:eastAsia="Times New Roman" w:hAnsi="Times New Roman" w:cs="Times New Roman"/>
            <w:sz w:val="24"/>
            <w:szCs w:val="24"/>
            <w:highlight w:val="yellow"/>
            <w:rPrChange w:id="3" w:author="katie" w:date="2010-01-08T20:40:00Z">
              <w:rPr>
                <w:rFonts w:ascii="Times New Roman" w:eastAsia="Times New Roman" w:hAnsi="Times New Roman" w:cs="Times New Roman"/>
                <w:sz w:val="24"/>
                <w:szCs w:val="24"/>
              </w:rPr>
            </w:rPrChange>
          </w:rPr>
          <w:delText>,</w:delText>
        </w:r>
        <w:commentRangeEnd w:id="1"/>
        <w:r w:rsidR="00024E3D" w:rsidRPr="00024E3D">
          <w:rPr>
            <w:rStyle w:val="CommentReference"/>
            <w:highlight w:val="yellow"/>
            <w:rPrChange w:id="4" w:author="katie" w:date="2010-01-08T20:40:00Z">
              <w:rPr>
                <w:rStyle w:val="CommentReference"/>
              </w:rPr>
            </w:rPrChange>
          </w:rPr>
          <w:commentReference w:id="1"/>
        </w:r>
        <w:r w:rsidRPr="00D13270" w:rsidDel="00533857">
          <w:rPr>
            <w:rFonts w:ascii="Times New Roman" w:eastAsia="Times New Roman" w:hAnsi="Times New Roman" w:cs="Times New Roman"/>
            <w:sz w:val="24"/>
            <w:szCs w:val="24"/>
          </w:rPr>
          <w:delText xml:space="preserve"> </w:delText>
        </w:r>
      </w:del>
      <w:r w:rsidRPr="00D13270">
        <w:rPr>
          <w:rFonts w:ascii="Times New Roman" w:eastAsia="Times New Roman" w:hAnsi="Times New Roman" w:cs="Times New Roman"/>
          <w:sz w:val="24"/>
          <w:szCs w:val="24"/>
        </w:rPr>
        <w:t>and</w:t>
      </w:r>
      <w:proofErr w:type="spellEnd"/>
      <w:r w:rsidRPr="00D13270">
        <w:rPr>
          <w:rFonts w:ascii="Times New Roman" w:eastAsia="Times New Roman" w:hAnsi="Times New Roman" w:cs="Times New Roman"/>
          <w:sz w:val="24"/>
          <w:szCs w:val="24"/>
        </w:rPr>
        <w:t xml:space="preserve"> develop a strong sense of self-respect. These are the tools you must sharpen so that you may know the exquisite power that is love.</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I've often found that the cruelest people, those who tease and torture and bully, are the ones who are the least knowledgeable about themselves. They cannot find compassion for themselve</w:t>
      </w:r>
      <w:r w:rsidRPr="00533857">
        <w:rPr>
          <w:rFonts w:ascii="Times New Roman" w:eastAsia="Times New Roman" w:hAnsi="Times New Roman" w:cs="Times New Roman"/>
          <w:sz w:val="24"/>
          <w:szCs w:val="24"/>
        </w:rPr>
        <w:t>s</w:t>
      </w:r>
      <w:ins w:id="5" w:author="katie" w:date="2010-01-08T20:40:00Z">
        <w:r w:rsidR="00024E3D" w:rsidRPr="00024E3D">
          <w:rPr>
            <w:rFonts w:ascii="Times New Roman" w:eastAsia="Times New Roman" w:hAnsi="Times New Roman" w:cs="Times New Roman"/>
            <w:sz w:val="24"/>
            <w:szCs w:val="24"/>
            <w:highlight w:val="yellow"/>
            <w:rPrChange w:id="6" w:author="katie" w:date="2010-01-08T20:40:00Z">
              <w:rPr>
                <w:rFonts w:ascii="Times New Roman" w:eastAsia="Times New Roman" w:hAnsi="Times New Roman" w:cs="Times New Roman"/>
                <w:sz w:val="24"/>
                <w:szCs w:val="24"/>
              </w:rPr>
            </w:rPrChange>
          </w:rPr>
          <w:t>,</w:t>
        </w:r>
      </w:ins>
      <w:r w:rsidRPr="00D13270">
        <w:rPr>
          <w:rFonts w:ascii="Times New Roman" w:eastAsia="Times New Roman" w:hAnsi="Times New Roman" w:cs="Times New Roman"/>
          <w:sz w:val="24"/>
          <w:szCs w:val="24"/>
        </w:rPr>
        <w:t xml:space="preserve"> </w:t>
      </w:r>
      <w:commentRangeStart w:id="7"/>
      <w:r w:rsidRPr="00D13270">
        <w:rPr>
          <w:rFonts w:ascii="Times New Roman" w:eastAsia="Times New Roman" w:hAnsi="Times New Roman" w:cs="Times New Roman"/>
          <w:sz w:val="24"/>
          <w:szCs w:val="24"/>
        </w:rPr>
        <w:t>so</w:t>
      </w:r>
      <w:commentRangeEnd w:id="7"/>
      <w:r w:rsidR="00805E51">
        <w:rPr>
          <w:rStyle w:val="CommentReference"/>
        </w:rPr>
        <w:commentReference w:id="7"/>
      </w:r>
      <w:r w:rsidRPr="00D13270">
        <w:rPr>
          <w:rFonts w:ascii="Times New Roman" w:eastAsia="Times New Roman" w:hAnsi="Times New Roman" w:cs="Times New Roman"/>
          <w:sz w:val="24"/>
          <w:szCs w:val="24"/>
        </w:rPr>
        <w:t xml:space="preserve"> it becomes impossible for them to show compassion to others. Never shun this type of person, for their hearts will only grow darker with your belittling. Rather, show them the type of care and respect that they so desperately need in their lives. Teach others to love and they will never be without it again</w:t>
      </w:r>
      <w:commentRangeStart w:id="8"/>
      <w:r w:rsidRPr="00D13270">
        <w:rPr>
          <w:rFonts w:ascii="Times New Roman" w:eastAsia="Times New Roman" w:hAnsi="Times New Roman" w:cs="Times New Roman"/>
          <w:sz w:val="24"/>
          <w:szCs w:val="24"/>
        </w:rPr>
        <w:t>.</w:t>
      </w:r>
      <w:commentRangeEnd w:id="8"/>
      <w:r w:rsidR="00805E51">
        <w:rPr>
          <w:rStyle w:val="CommentReference"/>
        </w:rPr>
        <w:commentReference w:id="8"/>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commentRangeStart w:id="9"/>
      <w:r w:rsidRPr="00D13270">
        <w:rPr>
          <w:rFonts w:ascii="Times New Roman" w:eastAsia="Times New Roman" w:hAnsi="Times New Roman" w:cs="Times New Roman"/>
          <w:sz w:val="24"/>
          <w:szCs w:val="24"/>
        </w:rPr>
        <w:t>Love is the single greatest emotion you will ever experience. Its effects are tangible and it has the ability to last through any amount of time and over any amount of space. If you learn to love, it will undoubtedly become your most valuable source of happiness and a true inner peace.</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To know your true self, to honestly love who you are, you must first experience the world. Interact with others, learn divine truths, and show compassion to all you meet. You will never go wrong if you show the world and all its inhabitants care, respect, and friendship. Through kindness, you can discover the beauty of your soul.</w:t>
      </w:r>
      <w:r>
        <w:rPr>
          <w:rFonts w:ascii="Times New Roman" w:eastAsia="Times New Roman" w:hAnsi="Times New Roman" w:cs="Times New Roman"/>
          <w:sz w:val="24"/>
          <w:szCs w:val="24"/>
        </w:rPr>
        <w:br/>
      </w:r>
      <w:r>
        <w:rPr>
          <w:rFonts w:ascii="Times New Roman" w:eastAsia="Times New Roman" w:hAnsi="Times New Roman" w:cs="Times New Roman"/>
          <w:sz w:val="24"/>
          <w:szCs w:val="24"/>
        </w:rPr>
        <w:lastRenderedPageBreak/>
        <w:t xml:space="preserve"> </w:t>
      </w:r>
      <w:r>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 xml:space="preserve">To love yourself does not mean to believe that you are better than others. To love </w:t>
      </w:r>
      <w:proofErr w:type="gramStart"/>
      <w:r w:rsidRPr="00D13270">
        <w:rPr>
          <w:rFonts w:ascii="Times New Roman" w:eastAsia="Times New Roman" w:hAnsi="Times New Roman" w:cs="Times New Roman"/>
          <w:sz w:val="24"/>
          <w:szCs w:val="24"/>
        </w:rPr>
        <w:t>yourself</w:t>
      </w:r>
      <w:proofErr w:type="gramEnd"/>
      <w:r w:rsidRPr="00D13270">
        <w:rPr>
          <w:rFonts w:ascii="Times New Roman" w:eastAsia="Times New Roman" w:hAnsi="Times New Roman" w:cs="Times New Roman"/>
          <w:sz w:val="24"/>
          <w:szCs w:val="24"/>
        </w:rPr>
        <w:t xml:space="preserve"> means to respect the incredible power and beauty that lies within your mind, body, and soul.  If you stray from this mindset, your ability to love will be severely damaged. </w:t>
      </w:r>
      <w:ins w:id="10" w:author="katie" w:date="2010-01-08T20:08:00Z">
        <w:r w:rsidR="00654947">
          <w:rPr>
            <w:rFonts w:ascii="Times New Roman" w:eastAsia="Times New Roman" w:hAnsi="Times New Roman" w:cs="Times New Roman"/>
            <w:sz w:val="24"/>
            <w:szCs w:val="24"/>
          </w:rPr>
          <w:t xml:space="preserve">Every day I ask myself what makes me beautiful, and every time I do I come up with something new. Don’t ever think you are being conceited for admiring yourself for it is one of the greatest experiences a human can ever </w:t>
        </w:r>
        <w:proofErr w:type="spellStart"/>
        <w:r w:rsidR="00654947">
          <w:rPr>
            <w:rFonts w:ascii="Times New Roman" w:eastAsia="Times New Roman" w:hAnsi="Times New Roman" w:cs="Times New Roman"/>
            <w:sz w:val="24"/>
            <w:szCs w:val="24"/>
          </w:rPr>
          <w:t>have.</w:t>
        </w:r>
      </w:ins>
      <w:r w:rsidRPr="00D13270">
        <w:rPr>
          <w:rFonts w:ascii="Times New Roman" w:eastAsia="Times New Roman" w:hAnsi="Times New Roman" w:cs="Times New Roman"/>
          <w:sz w:val="24"/>
          <w:szCs w:val="24"/>
        </w:rPr>
        <w:t>You</w:t>
      </w:r>
      <w:proofErr w:type="spellEnd"/>
      <w:r w:rsidRPr="00D13270">
        <w:rPr>
          <w:rFonts w:ascii="Times New Roman" w:eastAsia="Times New Roman" w:hAnsi="Times New Roman" w:cs="Times New Roman"/>
          <w:sz w:val="24"/>
          <w:szCs w:val="24"/>
        </w:rPr>
        <w:t xml:space="preserve"> must never hate any part of yourself, despite your flaws or mistakes you make. Forgive yourself and forgive others, for without mercy </w:t>
      </w:r>
      <w:r>
        <w:rPr>
          <w:rFonts w:ascii="Times New Roman" w:eastAsia="Times New Roman" w:hAnsi="Times New Roman" w:cs="Times New Roman"/>
          <w:sz w:val="24"/>
          <w:szCs w:val="24"/>
        </w:rPr>
        <w:t>you can never truly find peace.</w:t>
      </w:r>
      <w:commentRangeEnd w:id="9"/>
      <w:r w:rsidR="00805E51">
        <w:rPr>
          <w:rStyle w:val="CommentReference"/>
        </w:rPr>
        <w:commentReference w:id="9"/>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To love all people does not mean to treat everyone as though they are the most important people in your life. Acting like this would only make the ones you love seem less significant. Instead, treat others in a way that lets them know you respect them as other human beings. We all have a right to be on this planet. Far too many people cannot grasp this essential truth, and so they do not have respect for themselves, others, or Mother Earth. Without this respect, there can never be true love.</w:t>
      </w:r>
      <w:r>
        <w:rPr>
          <w:rFonts w:ascii="Times New Roman" w:eastAsia="Times New Roman" w:hAnsi="Times New Roman" w:cs="Times New Roman"/>
          <w:sz w:val="24"/>
          <w:szCs w:val="24"/>
        </w:rPr>
        <w:br/>
        <w:t xml:space="preserve"> </w:t>
      </w:r>
      <w:r>
        <w:rPr>
          <w:rFonts w:ascii="Times New Roman" w:eastAsia="Times New Roman" w:hAnsi="Times New Roman" w:cs="Times New Roman"/>
          <w:sz w:val="24"/>
          <w:szCs w:val="24"/>
        </w:rPr>
        <w:tab/>
      </w:r>
      <w:r w:rsidRPr="00D13270">
        <w:rPr>
          <w:rFonts w:ascii="Times New Roman" w:eastAsia="Times New Roman" w:hAnsi="Times New Roman" w:cs="Times New Roman"/>
          <w:sz w:val="24"/>
          <w:szCs w:val="24"/>
        </w:rPr>
        <w:t>I believe that to love others, you must truly love yourself.</w:t>
      </w:r>
    </w:p>
    <w:sectPr w:rsidR="008E115A" w:rsidRPr="00D13270" w:rsidSect="008E115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6:26:00Z" w:initials="M. Lane">
    <w:p w:rsidR="007D7F28" w:rsidRDefault="007D7F28">
      <w:pPr>
        <w:pStyle w:val="CommentText"/>
      </w:pPr>
      <w:r>
        <w:rPr>
          <w:rStyle w:val="CommentReference"/>
        </w:rPr>
        <w:annotationRef/>
      </w:r>
      <w:r>
        <w:t>SIGNED: M. Lane – 1.10.10</w:t>
      </w:r>
    </w:p>
  </w:comment>
  <w:comment w:id="1" w:author=" " w:date="2009-10-30T08:31:00Z" w:initials="MSOffice">
    <w:p w:rsidR="00805E51" w:rsidRDefault="00805E51">
      <w:pPr>
        <w:pStyle w:val="CommentText"/>
      </w:pPr>
      <w:r>
        <w:rPr>
          <w:rStyle w:val="CommentReference"/>
        </w:rPr>
        <w:annotationRef/>
      </w:r>
      <w:r>
        <w:t>5.7</w:t>
      </w:r>
    </w:p>
  </w:comment>
  <w:comment w:id="7" w:author=" " w:date="2009-10-30T08:32:00Z" w:initials="MSOffice">
    <w:p w:rsidR="00805E51" w:rsidRDefault="00805E51">
      <w:pPr>
        <w:pStyle w:val="CommentText"/>
      </w:pPr>
      <w:r>
        <w:rPr>
          <w:rStyle w:val="CommentReference"/>
        </w:rPr>
        <w:annotationRef/>
      </w:r>
      <w:r>
        <w:t>5.2</w:t>
      </w:r>
    </w:p>
  </w:comment>
  <w:comment w:id="8" w:author=" " w:date="2009-10-30T08:32:00Z" w:initials="MSOffice">
    <w:p w:rsidR="00805E51" w:rsidRDefault="00805E51">
      <w:pPr>
        <w:pStyle w:val="CommentText"/>
      </w:pPr>
      <w:r>
        <w:rPr>
          <w:rStyle w:val="CommentReference"/>
        </w:rPr>
        <w:annotationRef/>
      </w:r>
      <w:proofErr w:type="gramStart"/>
      <w:r>
        <w:t>very</w:t>
      </w:r>
      <w:proofErr w:type="gramEnd"/>
      <w:r>
        <w:t xml:space="preserve"> well put</w:t>
      </w:r>
    </w:p>
  </w:comment>
  <w:comment w:id="9" w:author=" " w:date="2009-10-30T08:33:00Z" w:initials="MSOffice">
    <w:p w:rsidR="00805E51" w:rsidRDefault="00805E51">
      <w:pPr>
        <w:pStyle w:val="CommentText"/>
      </w:pPr>
      <w:r>
        <w:rPr>
          <w:rStyle w:val="CommentReference"/>
        </w:rPr>
        <w:annotationRef/>
      </w:r>
      <w:r>
        <w:t>I really like how you are saying what you are saying, but this section lacks any personal connection to YOU…reinforce with specific references</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D13270"/>
    <w:rsid w:val="00024E3D"/>
    <w:rsid w:val="001E5E61"/>
    <w:rsid w:val="00365918"/>
    <w:rsid w:val="00533857"/>
    <w:rsid w:val="0060318B"/>
    <w:rsid w:val="00654947"/>
    <w:rsid w:val="00656130"/>
    <w:rsid w:val="007D7F28"/>
    <w:rsid w:val="00805E51"/>
    <w:rsid w:val="008E115A"/>
    <w:rsid w:val="00D132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115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05E51"/>
    <w:rPr>
      <w:sz w:val="16"/>
      <w:szCs w:val="16"/>
    </w:rPr>
  </w:style>
  <w:style w:type="paragraph" w:styleId="CommentText">
    <w:name w:val="annotation text"/>
    <w:basedOn w:val="Normal"/>
    <w:link w:val="CommentTextChar"/>
    <w:uiPriority w:val="99"/>
    <w:semiHidden/>
    <w:unhideWhenUsed/>
    <w:rsid w:val="00805E51"/>
    <w:pPr>
      <w:spacing w:line="240" w:lineRule="auto"/>
    </w:pPr>
    <w:rPr>
      <w:sz w:val="20"/>
      <w:szCs w:val="20"/>
    </w:rPr>
  </w:style>
  <w:style w:type="character" w:customStyle="1" w:styleId="CommentTextChar">
    <w:name w:val="Comment Text Char"/>
    <w:basedOn w:val="DefaultParagraphFont"/>
    <w:link w:val="CommentText"/>
    <w:uiPriority w:val="99"/>
    <w:semiHidden/>
    <w:rsid w:val="00805E51"/>
    <w:rPr>
      <w:sz w:val="20"/>
      <w:szCs w:val="20"/>
    </w:rPr>
  </w:style>
  <w:style w:type="paragraph" w:styleId="CommentSubject">
    <w:name w:val="annotation subject"/>
    <w:basedOn w:val="CommentText"/>
    <w:next w:val="CommentText"/>
    <w:link w:val="CommentSubjectChar"/>
    <w:uiPriority w:val="99"/>
    <w:semiHidden/>
    <w:unhideWhenUsed/>
    <w:rsid w:val="00805E51"/>
    <w:rPr>
      <w:b/>
      <w:bCs/>
    </w:rPr>
  </w:style>
  <w:style w:type="character" w:customStyle="1" w:styleId="CommentSubjectChar">
    <w:name w:val="Comment Subject Char"/>
    <w:basedOn w:val="CommentTextChar"/>
    <w:link w:val="CommentSubject"/>
    <w:uiPriority w:val="99"/>
    <w:semiHidden/>
    <w:rsid w:val="00805E51"/>
    <w:rPr>
      <w:b/>
      <w:bCs/>
    </w:rPr>
  </w:style>
  <w:style w:type="paragraph" w:styleId="BalloonText">
    <w:name w:val="Balloon Text"/>
    <w:basedOn w:val="Normal"/>
    <w:link w:val="BalloonTextChar"/>
    <w:uiPriority w:val="99"/>
    <w:semiHidden/>
    <w:unhideWhenUsed/>
    <w:rsid w:val="00805E5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05E5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05208149">
      <w:bodyDiv w:val="1"/>
      <w:marLeft w:val="90"/>
      <w:marRight w:val="90"/>
      <w:marTop w:val="90"/>
      <w:marBottom w:val="90"/>
      <w:divBdr>
        <w:top w:val="none" w:sz="0" w:space="0" w:color="auto"/>
        <w:left w:val="none" w:sz="0" w:space="0" w:color="auto"/>
        <w:bottom w:val="none" w:sz="0" w:space="0" w:color="auto"/>
        <w:right w:val="none" w:sz="0" w:space="0" w:color="auto"/>
      </w:divBdr>
      <w:divsChild>
        <w:div w:id="111747186">
          <w:marLeft w:val="0"/>
          <w:marRight w:val="0"/>
          <w:marTop w:val="0"/>
          <w:marBottom w:val="0"/>
          <w:divBdr>
            <w:top w:val="none" w:sz="0" w:space="0" w:color="auto"/>
            <w:left w:val="none" w:sz="0" w:space="0" w:color="auto"/>
            <w:bottom w:val="none" w:sz="0" w:space="0" w:color="auto"/>
            <w:right w:val="none" w:sz="0" w:space="0" w:color="auto"/>
          </w:divBdr>
        </w:div>
        <w:div w:id="1321077875">
          <w:marLeft w:val="0"/>
          <w:marRight w:val="0"/>
          <w:marTop w:val="0"/>
          <w:marBottom w:val="0"/>
          <w:divBdr>
            <w:top w:val="none" w:sz="0" w:space="0" w:color="auto"/>
            <w:left w:val="none" w:sz="0" w:space="0" w:color="auto"/>
            <w:bottom w:val="none" w:sz="0" w:space="0" w:color="auto"/>
            <w:right w:val="none" w:sz="0" w:space="0" w:color="auto"/>
          </w:divBdr>
        </w:div>
        <w:div w:id="839975344">
          <w:marLeft w:val="0"/>
          <w:marRight w:val="0"/>
          <w:marTop w:val="0"/>
          <w:marBottom w:val="0"/>
          <w:divBdr>
            <w:top w:val="none" w:sz="0" w:space="0" w:color="auto"/>
            <w:left w:val="none" w:sz="0" w:space="0" w:color="auto"/>
            <w:bottom w:val="none" w:sz="0" w:space="0" w:color="auto"/>
            <w:right w:val="none" w:sz="0" w:space="0" w:color="auto"/>
          </w:divBdr>
        </w:div>
        <w:div w:id="1155488918">
          <w:marLeft w:val="0"/>
          <w:marRight w:val="0"/>
          <w:marTop w:val="0"/>
          <w:marBottom w:val="0"/>
          <w:divBdr>
            <w:top w:val="none" w:sz="0" w:space="0" w:color="auto"/>
            <w:left w:val="none" w:sz="0" w:space="0" w:color="auto"/>
            <w:bottom w:val="none" w:sz="0" w:space="0" w:color="auto"/>
            <w:right w:val="none" w:sz="0" w:space="0" w:color="auto"/>
          </w:divBdr>
        </w:div>
        <w:div w:id="238713716">
          <w:marLeft w:val="0"/>
          <w:marRight w:val="0"/>
          <w:marTop w:val="0"/>
          <w:marBottom w:val="0"/>
          <w:divBdr>
            <w:top w:val="none" w:sz="0" w:space="0" w:color="auto"/>
            <w:left w:val="none" w:sz="0" w:space="0" w:color="auto"/>
            <w:bottom w:val="none" w:sz="0" w:space="0" w:color="auto"/>
            <w:right w:val="none" w:sz="0" w:space="0" w:color="auto"/>
          </w:divBdr>
        </w:div>
        <w:div w:id="1250653375">
          <w:marLeft w:val="0"/>
          <w:marRight w:val="0"/>
          <w:marTop w:val="0"/>
          <w:marBottom w:val="0"/>
          <w:divBdr>
            <w:top w:val="none" w:sz="0" w:space="0" w:color="auto"/>
            <w:left w:val="none" w:sz="0" w:space="0" w:color="auto"/>
            <w:bottom w:val="none" w:sz="0" w:space="0" w:color="auto"/>
            <w:right w:val="none" w:sz="0" w:space="0" w:color="auto"/>
          </w:divBdr>
        </w:div>
        <w:div w:id="18549972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2326</Characters>
  <Application>Microsoft Office Word</Application>
  <DocSecurity>0</DocSecurity>
  <Lines>19</Lines>
  <Paragraphs>5</Paragraphs>
  <ScaleCrop>false</ScaleCrop>
  <Company/>
  <LinksUpToDate>false</LinksUpToDate>
  <CharactersWithSpaces>2729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M. Lane</cp:lastModifiedBy>
  <cp:revision>2</cp:revision>
  <dcterms:created xsi:type="dcterms:W3CDTF">2010-01-10T21:26:00Z</dcterms:created>
  <dcterms:modified xsi:type="dcterms:W3CDTF">2010-01-10T21:26:00Z</dcterms:modified>
</cp:coreProperties>
</file>